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69" w:tblpY="-4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FC075A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Номер ТЗ</w:t>
            </w:r>
            <w:r w:rsidR="00321DF0">
              <w:rPr>
                <w:b/>
                <w:sz w:val="26"/>
                <w:szCs w:val="26"/>
              </w:rPr>
              <w:t xml:space="preserve"> 401</w:t>
            </w:r>
            <w:r w:rsidR="00FC075A">
              <w:rPr>
                <w:b/>
                <w:sz w:val="26"/>
                <w:szCs w:val="26"/>
                <w:lang w:val="en-US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B2643A" w:rsidRDefault="00B2643A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B13DE3">
              <w:rPr>
                <w:b/>
                <w:sz w:val="26"/>
                <w:szCs w:val="26"/>
              </w:rPr>
              <w:t>318990</w:t>
            </w:r>
          </w:p>
        </w:tc>
      </w:tr>
    </w:tbl>
    <w:p w:rsidR="00321DF0" w:rsidRPr="00083D75" w:rsidRDefault="00321DF0" w:rsidP="00321D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21DF0" w:rsidRPr="00833937" w:rsidRDefault="00321DF0" w:rsidP="00321DF0">
      <w:pPr>
        <w:spacing w:line="276" w:lineRule="auto"/>
        <w:ind w:left="5670"/>
        <w:jc w:val="center"/>
        <w:rPr>
          <w:sz w:val="24"/>
          <w:szCs w:val="24"/>
        </w:rPr>
      </w:pPr>
      <w:r w:rsidRPr="00833937">
        <w:rPr>
          <w:b/>
          <w:sz w:val="24"/>
          <w:szCs w:val="24"/>
        </w:rPr>
        <w:t>Утверждаю:</w:t>
      </w:r>
    </w:p>
    <w:p w:rsidR="00321DF0" w:rsidRPr="00833937" w:rsidRDefault="00321DF0" w:rsidP="00321DF0">
      <w:pPr>
        <w:ind w:left="5670" w:right="-448" w:firstLine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227330</wp:posOffset>
            </wp:positionV>
            <wp:extent cx="958215" cy="46291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</w:t>
      </w:r>
      <w:r w:rsidRPr="00833937">
        <w:rPr>
          <w:sz w:val="24"/>
          <w:szCs w:val="24"/>
        </w:rPr>
        <w:t xml:space="preserve">Заместитель директора по техническим     </w:t>
      </w:r>
      <w:r>
        <w:rPr>
          <w:sz w:val="24"/>
          <w:szCs w:val="24"/>
        </w:rPr>
        <w:t xml:space="preserve">                                                               </w:t>
      </w:r>
      <w:r w:rsidRPr="00833937">
        <w:rPr>
          <w:sz w:val="24"/>
          <w:szCs w:val="24"/>
        </w:rPr>
        <w:t>вопросам – главный инженер филиала</w:t>
      </w:r>
    </w:p>
    <w:p w:rsidR="00321DF0" w:rsidRPr="00833937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833937">
        <w:rPr>
          <w:sz w:val="24"/>
          <w:szCs w:val="24"/>
        </w:rPr>
        <w:t>ОАО «МРСК Центра» - «Орелэнерго»</w:t>
      </w:r>
    </w:p>
    <w:p w:rsidR="00321DF0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__________________ </w:t>
      </w:r>
      <w:r w:rsidRPr="00833937">
        <w:rPr>
          <w:sz w:val="24"/>
          <w:szCs w:val="24"/>
        </w:rPr>
        <w:t>Колубанов И.В.</w:t>
      </w:r>
    </w:p>
    <w:p w:rsidR="00F16659" w:rsidRDefault="00321DF0" w:rsidP="00321DF0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Pr="00833937">
        <w:rPr>
          <w:sz w:val="24"/>
          <w:szCs w:val="24"/>
        </w:rPr>
        <w:t>“</w:t>
      </w:r>
      <w:r w:rsidRPr="00321DF0">
        <w:rPr>
          <w:b w:val="0"/>
          <w:sz w:val="24"/>
          <w:szCs w:val="24"/>
          <w:u w:val="single"/>
        </w:rPr>
        <w:t>1</w:t>
      </w:r>
      <w:r w:rsidR="00B13DE3">
        <w:rPr>
          <w:b w:val="0"/>
          <w:sz w:val="24"/>
          <w:szCs w:val="24"/>
          <w:u w:val="single"/>
        </w:rPr>
        <w:t>8</w:t>
      </w:r>
      <w:r w:rsidRPr="00321DF0">
        <w:rPr>
          <w:b w:val="0"/>
          <w:sz w:val="24"/>
          <w:szCs w:val="24"/>
        </w:rPr>
        <w:t xml:space="preserve">” </w:t>
      </w:r>
      <w:r w:rsidRPr="00321DF0">
        <w:rPr>
          <w:b w:val="0"/>
          <w:sz w:val="24"/>
          <w:szCs w:val="24"/>
          <w:u w:val="single"/>
        </w:rPr>
        <w:t>февраля</w:t>
      </w:r>
      <w:r w:rsidRPr="00321DF0">
        <w:rPr>
          <w:b w:val="0"/>
          <w:sz w:val="24"/>
          <w:szCs w:val="24"/>
        </w:rPr>
        <w:t xml:space="preserve"> 2015</w:t>
      </w:r>
    </w:p>
    <w:p w:rsidR="009B75C6" w:rsidRDefault="00F16659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2D5" w:rsidRPr="00D802D5" w:rsidRDefault="00321DF0" w:rsidP="00D802D5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89395A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B13DE3">
        <w:rPr>
          <w:b/>
          <w:sz w:val="28"/>
          <w:szCs w:val="28"/>
        </w:rPr>
        <w:t>Листов ПВХ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</w:t>
      </w:r>
      <w:r w:rsidR="00321DF0">
        <w:rPr>
          <w:b/>
          <w:sz w:val="28"/>
          <w:szCs w:val="28"/>
        </w:rPr>
        <w:t xml:space="preserve"> 401</w:t>
      </w:r>
      <w:r w:rsidR="00FC075A">
        <w:rPr>
          <w:b/>
          <w:sz w:val="28"/>
          <w:szCs w:val="28"/>
          <w:lang w:val="en-US"/>
        </w:rPr>
        <w:t>L</w:t>
      </w:r>
      <w:r w:rsidR="0089395A">
        <w:rPr>
          <w:b/>
          <w:sz w:val="28"/>
          <w:szCs w:val="28"/>
          <w:u w:val="single"/>
        </w:rPr>
        <w:t xml:space="preserve"> 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755"/>
        <w:gridCol w:w="1647"/>
        <w:gridCol w:w="7812"/>
      </w:tblGrid>
      <w:tr w:rsidR="003B14E1" w:rsidTr="00101072">
        <w:tc>
          <w:tcPr>
            <w:tcW w:w="1755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647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7812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3B14E1" w:rsidRPr="00732291" w:rsidTr="00101072">
        <w:tc>
          <w:tcPr>
            <w:tcW w:w="1755" w:type="dxa"/>
            <w:vAlign w:val="center"/>
          </w:tcPr>
          <w:p w:rsidR="003B14E1" w:rsidRPr="00732291" w:rsidRDefault="00B13DE3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Лист ПВХ</w:t>
            </w:r>
          </w:p>
        </w:tc>
        <w:tc>
          <w:tcPr>
            <w:tcW w:w="1647" w:type="dxa"/>
            <w:vAlign w:val="center"/>
          </w:tcPr>
          <w:p w:rsidR="003B14E1" w:rsidRPr="00B13DE3" w:rsidRDefault="00B13DE3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 w:themeColor="text1"/>
              </w:rPr>
            </w:pPr>
            <w:hyperlink r:id="rId13" w:history="1">
              <w:r w:rsidRPr="00B13DE3">
                <w:rPr>
                  <w:color w:val="000000" w:themeColor="text1"/>
                </w:rPr>
                <w:t>ТУ 2246-001-14658737-2004</w:t>
              </w:r>
            </w:hyperlink>
          </w:p>
        </w:tc>
        <w:tc>
          <w:tcPr>
            <w:tcW w:w="7812" w:type="dxa"/>
            <w:vAlign w:val="center"/>
          </w:tcPr>
          <w:p w:rsidR="00B13DE3" w:rsidRPr="00B13DE3" w:rsidRDefault="00B13DE3" w:rsidP="00B13DE3">
            <w:pPr>
              <w:numPr>
                <w:ilvl w:val="0"/>
                <w:numId w:val="7"/>
              </w:numPr>
              <w:spacing w:before="100" w:beforeAutospacing="1" w:after="125"/>
              <w:ind w:left="0"/>
              <w:jc w:val="left"/>
              <w:rPr>
                <w:color w:val="030303"/>
              </w:rPr>
            </w:pPr>
            <w:r w:rsidRPr="00B13DE3">
              <w:rPr>
                <w:color w:val="030303"/>
              </w:rPr>
              <w:t>Цвет: белый.</w:t>
            </w:r>
          </w:p>
          <w:p w:rsidR="00B13DE3" w:rsidRPr="00B13DE3" w:rsidRDefault="00B13DE3" w:rsidP="00B13DE3">
            <w:pPr>
              <w:numPr>
                <w:ilvl w:val="0"/>
                <w:numId w:val="8"/>
              </w:numPr>
              <w:spacing w:before="100" w:beforeAutospacing="1" w:after="125"/>
              <w:ind w:left="0"/>
              <w:jc w:val="left"/>
              <w:rPr>
                <w:color w:val="030303"/>
              </w:rPr>
            </w:pPr>
            <w:r w:rsidRPr="00B13DE3">
              <w:rPr>
                <w:color w:val="030303"/>
              </w:rPr>
              <w:t>Толщина: 3мм.</w:t>
            </w:r>
            <w:bookmarkStart w:id="1" w:name="_GoBack"/>
            <w:bookmarkEnd w:id="1"/>
          </w:p>
          <w:p w:rsidR="00B13DE3" w:rsidRPr="00B13DE3" w:rsidRDefault="00B13DE3" w:rsidP="00B13DE3">
            <w:pPr>
              <w:numPr>
                <w:ilvl w:val="0"/>
                <w:numId w:val="9"/>
              </w:numPr>
              <w:spacing w:before="100" w:beforeAutospacing="1" w:after="125"/>
              <w:ind w:left="0"/>
              <w:jc w:val="left"/>
              <w:rPr>
                <w:color w:val="030303"/>
              </w:rPr>
            </w:pPr>
            <w:r w:rsidRPr="00B13DE3">
              <w:rPr>
                <w:color w:val="030303"/>
              </w:rPr>
              <w:t>Ширина листа: 2030-2050 мм.</w:t>
            </w:r>
          </w:p>
          <w:p w:rsidR="00B13DE3" w:rsidRPr="00B13DE3" w:rsidRDefault="00B13DE3" w:rsidP="00B13DE3">
            <w:pPr>
              <w:numPr>
                <w:ilvl w:val="0"/>
                <w:numId w:val="10"/>
              </w:numPr>
              <w:spacing w:before="100" w:beforeAutospacing="1" w:after="125"/>
              <w:ind w:left="0"/>
              <w:jc w:val="left"/>
              <w:rPr>
                <w:color w:val="030303"/>
              </w:rPr>
            </w:pPr>
            <w:r w:rsidRPr="00B13DE3">
              <w:rPr>
                <w:color w:val="030303"/>
              </w:rPr>
              <w:t>Длина: 3050 мм.</w:t>
            </w:r>
          </w:p>
          <w:p w:rsidR="003B14E1" w:rsidRPr="0089395A" w:rsidRDefault="003B14E1" w:rsidP="00B13DE3">
            <w:pPr>
              <w:ind w:left="360" w:firstLine="0"/>
              <w:textAlignment w:val="baseline"/>
              <w:rPr>
                <w:b/>
                <w:color w:val="000000" w:themeColor="text1"/>
              </w:rPr>
            </w:pP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proofErr w:type="gramEnd"/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F16659" w:rsidRPr="006A6D01" w:rsidRDefault="00F16659" w:rsidP="00F16659"/>
    <w:p w:rsidR="00F16659" w:rsidRDefault="00F16659" w:rsidP="00F16659"/>
    <w:p w:rsidR="00F16659" w:rsidRDefault="00F16659" w:rsidP="00F16659"/>
    <w:p w:rsidR="00321DF0" w:rsidRPr="00CB6078" w:rsidRDefault="00321DF0" w:rsidP="00321DF0">
      <w:pPr>
        <w:rPr>
          <w:sz w:val="26"/>
          <w:szCs w:val="26"/>
        </w:rPr>
      </w:pPr>
    </w:p>
    <w:p w:rsidR="00321DF0" w:rsidRDefault="00321DF0" w:rsidP="00321DF0"/>
    <w:p w:rsidR="00321DF0" w:rsidRDefault="00321DF0" w:rsidP="00321DF0">
      <w:r>
        <w:rPr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3061970</wp:posOffset>
            </wp:positionH>
            <wp:positionV relativeFrom="paragraph">
              <wp:posOffset>114300</wp:posOffset>
            </wp:positionV>
            <wp:extent cx="946785" cy="7048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DF0" w:rsidRDefault="00321DF0" w:rsidP="00321DF0">
      <w:pPr>
        <w:rPr>
          <w:sz w:val="24"/>
          <w:szCs w:val="24"/>
        </w:rPr>
      </w:pPr>
    </w:p>
    <w:p w:rsidR="00321DF0" w:rsidRPr="00257699" w:rsidRDefault="00321DF0" w:rsidP="00321DF0">
      <w:pPr>
        <w:ind w:firstLine="0"/>
        <w:rPr>
          <w:sz w:val="24"/>
          <w:szCs w:val="24"/>
        </w:rPr>
      </w:pPr>
      <w:r w:rsidRPr="00257699">
        <w:rPr>
          <w:sz w:val="24"/>
          <w:szCs w:val="24"/>
        </w:rPr>
        <w:t>Заместитель главного инженер</w:t>
      </w:r>
      <w:proofErr w:type="gramStart"/>
      <w:r w:rsidRPr="00257699">
        <w:rPr>
          <w:sz w:val="24"/>
          <w:szCs w:val="24"/>
        </w:rPr>
        <w:t>а-</w:t>
      </w:r>
      <w:proofErr w:type="gramEnd"/>
      <w:r w:rsidRPr="00257699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    </w:t>
      </w:r>
      <w:r w:rsidRPr="00257699">
        <w:rPr>
          <w:sz w:val="24"/>
          <w:szCs w:val="24"/>
        </w:rPr>
        <w:t>Д.В.</w:t>
      </w:r>
      <w:r>
        <w:rPr>
          <w:sz w:val="24"/>
          <w:szCs w:val="24"/>
        </w:rPr>
        <w:t xml:space="preserve"> </w:t>
      </w:r>
      <w:r w:rsidRPr="00257699">
        <w:rPr>
          <w:sz w:val="24"/>
          <w:szCs w:val="24"/>
        </w:rPr>
        <w:t>Константинов</w:t>
      </w:r>
    </w:p>
    <w:p w:rsidR="00321DF0" w:rsidRPr="004C6128" w:rsidRDefault="00321DF0" w:rsidP="00321DF0">
      <w:pPr>
        <w:ind w:firstLine="0"/>
        <w:rPr>
          <w:b/>
          <w:sz w:val="28"/>
          <w:szCs w:val="28"/>
        </w:rPr>
      </w:pPr>
      <w:r w:rsidRPr="00257699">
        <w:rPr>
          <w:sz w:val="24"/>
          <w:szCs w:val="24"/>
        </w:rPr>
        <w:t>начальник УВС</w:t>
      </w:r>
      <w:r w:rsidRPr="00257699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321DF0" w:rsidRDefault="00321DF0" w:rsidP="00321DF0">
      <w:pPr>
        <w:ind w:firstLine="0"/>
        <w:rPr>
          <w:sz w:val="24"/>
          <w:szCs w:val="24"/>
        </w:rPr>
      </w:pPr>
    </w:p>
    <w:p w:rsidR="00F16659" w:rsidRPr="004C6128" w:rsidRDefault="00F16659" w:rsidP="00F16659">
      <w:pPr>
        <w:ind w:firstLine="0"/>
        <w:rPr>
          <w:b/>
          <w:sz w:val="28"/>
          <w:szCs w:val="28"/>
        </w:rPr>
      </w:pP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F16659" w:rsidRDefault="00321DF0" w:rsidP="00F16659">
      <w:pPr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6659" w:rsidRPr="006A6D01" w:rsidRDefault="00F16659" w:rsidP="00F16659"/>
    <w:p w:rsidR="00497866" w:rsidRPr="00044AD9" w:rsidRDefault="00F16659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5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04" w:rsidRDefault="00972E04">
      <w:r>
        <w:separator/>
      </w:r>
    </w:p>
  </w:endnote>
  <w:endnote w:type="continuationSeparator" w:id="0">
    <w:p w:rsidR="00972E04" w:rsidRDefault="0097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04" w:rsidRDefault="00972E04">
      <w:r>
        <w:separator/>
      </w:r>
    </w:p>
  </w:footnote>
  <w:footnote w:type="continuationSeparator" w:id="0">
    <w:p w:rsidR="00972E04" w:rsidRDefault="00972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96799B"/>
    <w:multiLevelType w:val="multilevel"/>
    <w:tmpl w:val="E0CCA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F540D"/>
    <w:multiLevelType w:val="multilevel"/>
    <w:tmpl w:val="6B8A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A00F7"/>
    <w:multiLevelType w:val="multilevel"/>
    <w:tmpl w:val="6284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A6B609B"/>
    <w:multiLevelType w:val="multilevel"/>
    <w:tmpl w:val="ECBA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8865C6C"/>
    <w:multiLevelType w:val="multilevel"/>
    <w:tmpl w:val="E320C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C27D99"/>
    <w:multiLevelType w:val="multilevel"/>
    <w:tmpl w:val="68E8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10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640E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072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2FA5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DF0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14E1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3F9B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77F7D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5C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464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1E8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3A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395A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2E0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1B25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DE3"/>
    <w:rsid w:val="00B152F1"/>
    <w:rsid w:val="00B156A3"/>
    <w:rsid w:val="00B1601B"/>
    <w:rsid w:val="00B24C00"/>
    <w:rsid w:val="00B2643A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362B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659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7B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75A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unitedextrusion.ru/images/content/produktsija/opisanie/1.jp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065424-1BFF-4773-BACC-F21960BB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Ишутин Дмитрий Леонидович</cp:lastModifiedBy>
  <cp:revision>15</cp:revision>
  <cp:lastPrinted>2015-02-17T10:09:00Z</cp:lastPrinted>
  <dcterms:created xsi:type="dcterms:W3CDTF">2014-07-16T10:30:00Z</dcterms:created>
  <dcterms:modified xsi:type="dcterms:W3CDTF">2015-02-18T06:38:00Z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